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FD18E" w14:textId="39794300" w:rsidR="00C76073" w:rsidRDefault="00C76073" w:rsidP="00C76073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Annex I</w:t>
      </w:r>
      <w:ins w:id="1" w:author="Author">
        <w:r w:rsidR="005D3986">
          <w:rPr>
            <w:rFonts w:ascii="Times New Roman" w:hAnsi="Times New Roman" w:cs="Times New Roman"/>
            <w:b/>
            <w:bCs/>
            <w:sz w:val="20"/>
            <w:szCs w:val="20"/>
          </w:rPr>
          <w:t>V</w:t>
        </w:r>
      </w:ins>
      <w:del w:id="2" w:author="Author">
        <w:r w:rsidDel="005D3986">
          <w:rPr>
            <w:rFonts w:ascii="Times New Roman" w:hAnsi="Times New Roman" w:cs="Times New Roman"/>
            <w:b/>
            <w:bCs/>
            <w:sz w:val="20"/>
            <w:szCs w:val="20"/>
          </w:rPr>
          <w:delText>I</w:delText>
        </w:r>
      </w:del>
    </w:p>
    <w:p w14:paraId="68BFD18F" w14:textId="77777777"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S.01.02 - Basic information</w:t>
      </w:r>
    </w:p>
    <w:p w14:paraId="68BFD190" w14:textId="77777777"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14:paraId="68BFD191" w14:textId="77777777" w:rsidR="00904470" w:rsidRDefault="00904470" w:rsidP="00904470">
      <w:pPr>
        <w:jc w:val="both"/>
        <w:rPr>
          <w:rFonts w:ascii="Times New Roman" w:hAnsi="Times New Roman" w:cs="Times New Roman"/>
          <w:sz w:val="20"/>
          <w:szCs w:val="20"/>
        </w:rPr>
      </w:pPr>
      <w:r w:rsidRPr="006966A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 xml:space="preserve"> of this </w:t>
      </w:r>
      <w:r>
        <w:rPr>
          <w:rFonts w:ascii="Times New Roman" w:hAnsi="Times New Roman" w:cs="Times New Roman"/>
          <w:sz w:val="20"/>
          <w:szCs w:val="20"/>
        </w:rPr>
        <w:t>Guideline</w:t>
      </w:r>
      <w:r w:rsidRPr="006966AC">
        <w:rPr>
          <w:rFonts w:ascii="Times New Roman" w:hAnsi="Times New Roman" w:cs="Times New Roman"/>
          <w:sz w:val="20"/>
          <w:szCs w:val="20"/>
        </w:rPr>
        <w:t xml:space="preserve">. The first column of the next table identifies the items to be reported by identifying the columns and lines as showed in the template in Annex 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>I.</w:t>
      </w:r>
    </w:p>
    <w:p w14:paraId="68BFD192" w14:textId="7C0C22E6"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 xml:space="preserve">This annex relates to </w:t>
      </w:r>
      <w:del w:id="3" w:author="Author">
        <w:r w:rsidRPr="00B96465" w:rsidDel="005D3986">
          <w:rPr>
            <w:rFonts w:ascii="Times New Roman" w:hAnsi="Times New Roman" w:cs="Times New Roman"/>
            <w:sz w:val="20"/>
            <w:szCs w:val="20"/>
          </w:rPr>
          <w:delText xml:space="preserve">opening, </w:delText>
        </w:r>
      </w:del>
      <w:r w:rsidRPr="00B96465">
        <w:rPr>
          <w:rFonts w:ascii="Times New Roman" w:hAnsi="Times New Roman" w:cs="Times New Roman"/>
          <w:sz w:val="20"/>
          <w:szCs w:val="20"/>
        </w:rPr>
        <w:t xml:space="preserve">quarterly and annual submission of information for </w:t>
      </w:r>
      <w:r w:rsidR="00DE1383">
        <w:rPr>
          <w:rFonts w:ascii="Times New Roman" w:hAnsi="Times New Roman" w:cs="Times New Roman"/>
          <w:sz w:val="20"/>
          <w:szCs w:val="20"/>
        </w:rPr>
        <w:t>third countries branches</w:t>
      </w:r>
      <w:r w:rsidRPr="00B96465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2046"/>
        <w:gridCol w:w="5324"/>
      </w:tblGrid>
      <w:tr w:rsidR="006646AF" w:rsidRPr="00B96465" w14:paraId="68BFD196" w14:textId="77777777" w:rsidTr="0041707E">
        <w:trPr>
          <w:trHeight w:val="285"/>
        </w:trPr>
        <w:tc>
          <w:tcPr>
            <w:tcW w:w="1872" w:type="dxa"/>
            <w:noWrap/>
            <w:hideMark/>
          </w:tcPr>
          <w:p w14:paraId="68BFD193" w14:textId="77777777" w:rsidR="00F22EA6" w:rsidRPr="00B02D47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hideMark/>
          </w:tcPr>
          <w:p w14:paraId="68BFD194" w14:textId="77777777"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324" w:type="dxa"/>
            <w:hideMark/>
          </w:tcPr>
          <w:p w14:paraId="68BFD195" w14:textId="77777777"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6646AF" w:rsidRPr="00B02D47" w14:paraId="68BFD19A" w14:textId="77777777" w:rsidTr="0041707E">
        <w:trPr>
          <w:trHeight w:val="675"/>
        </w:trPr>
        <w:tc>
          <w:tcPr>
            <w:tcW w:w="1872" w:type="dxa"/>
          </w:tcPr>
          <w:p w14:paraId="68BFD197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98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Undertaking</w:t>
            </w:r>
          </w:p>
        </w:tc>
        <w:tc>
          <w:tcPr>
            <w:tcW w:w="5324" w:type="dxa"/>
          </w:tcPr>
          <w:p w14:paraId="68BFD199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Undertaking.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14:paraId="68BFD19E" w14:textId="77777777" w:rsidTr="0041707E">
        <w:trPr>
          <w:trHeight w:val="675"/>
        </w:trPr>
        <w:tc>
          <w:tcPr>
            <w:tcW w:w="1872" w:type="dxa"/>
          </w:tcPr>
          <w:p w14:paraId="68BFD19B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046" w:type="dxa"/>
          </w:tcPr>
          <w:p w14:paraId="68BFD19C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Undertaking</w:t>
            </w:r>
          </w:p>
        </w:tc>
        <w:tc>
          <w:tcPr>
            <w:tcW w:w="5324" w:type="dxa"/>
          </w:tcPr>
          <w:p w14:paraId="68BFD19D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third country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undertaki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 was authorised </w:t>
            </w:r>
          </w:p>
        </w:tc>
      </w:tr>
      <w:tr w:rsidR="006646AF" w:rsidRPr="00B02D47" w14:paraId="68BFD1A3" w14:textId="77777777" w:rsidTr="0041707E">
        <w:trPr>
          <w:trHeight w:val="675"/>
        </w:trPr>
        <w:tc>
          <w:tcPr>
            <w:tcW w:w="1872" w:type="dxa"/>
          </w:tcPr>
          <w:p w14:paraId="68BFD19F" w14:textId="77777777" w:rsid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BFD1A0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A1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branch</w:t>
            </w:r>
          </w:p>
        </w:tc>
        <w:tc>
          <w:tcPr>
            <w:tcW w:w="5324" w:type="dxa"/>
          </w:tcPr>
          <w:p w14:paraId="68BFD1A2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14:paraId="68BFD1A7" w14:textId="77777777" w:rsidTr="0041707E">
        <w:trPr>
          <w:trHeight w:val="675"/>
        </w:trPr>
        <w:tc>
          <w:tcPr>
            <w:tcW w:w="1872" w:type="dxa"/>
          </w:tcPr>
          <w:p w14:paraId="68BFD1A4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A5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branch</w:t>
            </w:r>
          </w:p>
        </w:tc>
        <w:tc>
          <w:tcPr>
            <w:tcW w:w="5324" w:type="dxa"/>
          </w:tcPr>
          <w:p w14:paraId="68BFD1A6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third country branch was authorised</w:t>
            </w:r>
          </w:p>
        </w:tc>
      </w:tr>
      <w:tr w:rsidR="006646AF" w:rsidRPr="00B02D47" w14:paraId="68BFD1AB" w14:textId="77777777" w:rsidTr="0041707E">
        <w:trPr>
          <w:trHeight w:val="982"/>
        </w:trPr>
        <w:tc>
          <w:tcPr>
            <w:tcW w:w="1872" w:type="dxa"/>
            <w:hideMark/>
          </w:tcPr>
          <w:p w14:paraId="68BFD1A8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046" w:type="dxa"/>
            <w:hideMark/>
          </w:tcPr>
          <w:p w14:paraId="68BFD1A9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the third country branch</w:t>
            </w:r>
          </w:p>
        </w:tc>
        <w:tc>
          <w:tcPr>
            <w:tcW w:w="5324" w:type="dxa"/>
            <w:hideMark/>
          </w:tcPr>
          <w:p w14:paraId="68BFD1AA" w14:textId="76F6504E" w:rsidR="00B02D47" w:rsidRPr="00B02D47" w:rsidRDefault="00B02D47" w:rsidP="00FC4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, using the </w:t>
            </w:r>
            <w:del w:id="4" w:author="Author">
              <w:r w:rsidRPr="00B96465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following priority</w:delText>
              </w:r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:  </w:delText>
              </w:r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br/>
                <w:delText xml:space="preserve">- </w:delText>
              </w:r>
            </w:del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Entity Identifier (LEI)</w:t>
            </w:r>
            <w:ins w:id="5" w:author="Author">
              <w:r w:rsidR="00FC40A3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  <w:del w:id="6" w:author="Author"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br/>
                <w:delText>- Identification code used in the local market, attributed by supervisory authority</w:delText>
              </w:r>
            </w:del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6AF" w:rsidRPr="00B24CAB" w14:paraId="68BFD1B2" w14:textId="77777777" w:rsidTr="0041707E">
        <w:trPr>
          <w:trHeight w:val="1212"/>
        </w:trPr>
        <w:tc>
          <w:tcPr>
            <w:tcW w:w="1872" w:type="dxa"/>
          </w:tcPr>
          <w:p w14:paraId="68BFD1AC" w14:textId="21A1213B" w:rsidR="00B02D47" w:rsidRPr="00B02D47" w:rsidDel="00FC40A3" w:rsidRDefault="00B02D47" w:rsidP="00B02D47">
            <w:pPr>
              <w:rPr>
                <w:del w:id="7" w:author="Author"/>
                <w:rFonts w:ascii="Times New Roman" w:hAnsi="Times New Roman" w:cs="Times New Roman"/>
                <w:sz w:val="20"/>
                <w:szCs w:val="20"/>
              </w:rPr>
            </w:pPr>
            <w:del w:id="8" w:author="Author"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C0010/R00</w:delText>
              </w:r>
              <w:r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14:paraId="68BFD1AD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AE" w14:textId="4C3E236E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" w:author="Author"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Type of code</w:delText>
              </w:r>
              <w:r w:rsidRPr="00B96465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of </w:delText>
              </w:r>
              <w:r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the third country branch</w:delText>
              </w:r>
            </w:del>
          </w:p>
        </w:tc>
        <w:tc>
          <w:tcPr>
            <w:tcW w:w="5324" w:type="dxa"/>
          </w:tcPr>
          <w:p w14:paraId="68BFD1AF" w14:textId="0F8145BE" w:rsidR="00B02D47" w:rsidRPr="00B02D47" w:rsidDel="00FC40A3" w:rsidRDefault="00B02D47" w:rsidP="00C55157">
            <w:pPr>
              <w:rPr>
                <w:del w:id="10" w:author="Author"/>
                <w:rFonts w:ascii="Times New Roman" w:hAnsi="Times New Roman" w:cs="Times New Roman"/>
                <w:sz w:val="20"/>
                <w:szCs w:val="20"/>
              </w:rPr>
            </w:pPr>
            <w:del w:id="11" w:author="Author"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Type of ID Code used for the “</w:delText>
              </w:r>
              <w:r w:rsidR="00910B6A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I</w:delText>
              </w:r>
              <w:r w:rsidR="00910B6A"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dentification code</w:delText>
              </w:r>
              <w:r w:rsidR="00910B6A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of the third country branch</w:delText>
              </w:r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</w:rPr>
                <w:delText>” item. One of the options in the following closed list shall be used:</w:delText>
              </w:r>
            </w:del>
          </w:p>
          <w:p w14:paraId="68BFD1B0" w14:textId="2D38473C" w:rsidR="00B02D47" w:rsidRPr="00B02D47" w:rsidDel="00FC40A3" w:rsidRDefault="00B02D47" w:rsidP="00C55157">
            <w:pPr>
              <w:rPr>
                <w:del w:id="12" w:author="Author"/>
                <w:rFonts w:ascii="Times New Roman" w:hAnsi="Times New Roman" w:cs="Times New Roman"/>
                <w:sz w:val="20"/>
                <w:szCs w:val="20"/>
                <w:lang w:val="pt-PT"/>
              </w:rPr>
            </w:pPr>
            <w:del w:id="13" w:author="Author"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  <w:lang w:val="pt-PT"/>
                </w:rPr>
                <w:delText xml:space="preserve">1 - LEI </w:delText>
              </w:r>
            </w:del>
          </w:p>
          <w:p w14:paraId="68BFD1B1" w14:textId="33070203"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del w:id="14" w:author="Author">
              <w:r w:rsidDel="00FC40A3">
                <w:rPr>
                  <w:rFonts w:ascii="Times New Roman" w:hAnsi="Times New Roman" w:cs="Times New Roman"/>
                  <w:sz w:val="20"/>
                  <w:szCs w:val="20"/>
                  <w:lang w:val="pt-PT"/>
                </w:rPr>
                <w:delText>2</w:delText>
              </w:r>
              <w:r w:rsidRPr="00B02D47" w:rsidDel="00FC40A3">
                <w:rPr>
                  <w:rFonts w:ascii="Times New Roman" w:hAnsi="Times New Roman" w:cs="Times New Roman"/>
                  <w:sz w:val="20"/>
                  <w:szCs w:val="20"/>
                  <w:lang w:val="pt-PT"/>
                </w:rPr>
                <w:delText xml:space="preserve"> - Specific code</w:delText>
              </w:r>
            </w:del>
          </w:p>
        </w:tc>
      </w:tr>
      <w:tr w:rsidR="006646AF" w:rsidRPr="00B96465" w14:paraId="68BFD1B6" w14:textId="77777777" w:rsidTr="0041707E">
        <w:trPr>
          <w:trHeight w:val="570"/>
        </w:trPr>
        <w:tc>
          <w:tcPr>
            <w:tcW w:w="1872" w:type="dxa"/>
            <w:hideMark/>
          </w:tcPr>
          <w:p w14:paraId="68BFD1B3" w14:textId="77777777" w:rsidR="00B02D47" w:rsidRPr="00B02D47" w:rsidRDefault="00B02D47" w:rsidP="0066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B4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324" w:type="dxa"/>
            <w:hideMark/>
          </w:tcPr>
          <w:p w14:paraId="68BFD1B5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 xml:space="preserve">2 letter code of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ISO 639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code of the language used in the submission of information</w:t>
            </w:r>
          </w:p>
        </w:tc>
      </w:tr>
      <w:tr w:rsidR="006646AF" w:rsidRPr="00B96465" w14:paraId="68BFD1BA" w14:textId="77777777" w:rsidTr="0041707E">
        <w:trPr>
          <w:trHeight w:val="360"/>
        </w:trPr>
        <w:tc>
          <w:tcPr>
            <w:tcW w:w="1872" w:type="dxa"/>
            <w:hideMark/>
          </w:tcPr>
          <w:p w14:paraId="68BFD1B7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B8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submission date</w:t>
            </w:r>
          </w:p>
        </w:tc>
        <w:tc>
          <w:tcPr>
            <w:tcW w:w="5324" w:type="dxa"/>
            <w:hideMark/>
          </w:tcPr>
          <w:p w14:paraId="68BFD1B9" w14:textId="77777777"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) code of the date when the report to the supervisory authority is made</w:t>
            </w:r>
          </w:p>
        </w:tc>
      </w:tr>
      <w:tr w:rsidR="00FC1776" w:rsidRPr="00B96465" w14:paraId="1CA85D95" w14:textId="77777777" w:rsidTr="0041707E">
        <w:trPr>
          <w:trHeight w:val="360"/>
          <w:ins w:id="15" w:author="Author"/>
        </w:trPr>
        <w:tc>
          <w:tcPr>
            <w:tcW w:w="1872" w:type="dxa"/>
          </w:tcPr>
          <w:p w14:paraId="70CAF6B1" w14:textId="32879D98" w:rsidR="00FC1776" w:rsidRPr="00FC1776" w:rsidRDefault="00FC1776" w:rsidP="00FC1776">
            <w:pPr>
              <w:rPr>
                <w:ins w:id="16" w:author="Author"/>
                <w:rFonts w:ascii="Times New Roman" w:hAnsi="Times New Roman" w:cs="Times New Roman"/>
                <w:sz w:val="20"/>
                <w:szCs w:val="20"/>
              </w:rPr>
            </w:pPr>
            <w:ins w:id="17" w:author="Author"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C0010/R0081</w:t>
              </w:r>
            </w:ins>
          </w:p>
        </w:tc>
        <w:tc>
          <w:tcPr>
            <w:tcW w:w="2046" w:type="dxa"/>
          </w:tcPr>
          <w:p w14:paraId="3566CCD4" w14:textId="356BADB3" w:rsidR="00FC1776" w:rsidRPr="00FC1776" w:rsidRDefault="00FC1776" w:rsidP="00FC1776">
            <w:pPr>
              <w:rPr>
                <w:ins w:id="18" w:author="Author"/>
                <w:rFonts w:ascii="Times New Roman" w:hAnsi="Times New Roman" w:cs="Times New Roman"/>
                <w:sz w:val="20"/>
                <w:szCs w:val="20"/>
              </w:rPr>
            </w:pPr>
            <w:ins w:id="19" w:author="Author"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Financial year end</w:t>
              </w:r>
            </w:ins>
          </w:p>
        </w:tc>
        <w:tc>
          <w:tcPr>
            <w:tcW w:w="5324" w:type="dxa"/>
          </w:tcPr>
          <w:p w14:paraId="43CCA37A" w14:textId="12863CA3" w:rsidR="00FC1776" w:rsidRPr="00FC1776" w:rsidRDefault="00FC1776" w:rsidP="00FC1776">
            <w:pPr>
              <w:rPr>
                <w:ins w:id="20" w:author="Author"/>
                <w:rFonts w:ascii="Times New Roman" w:hAnsi="Times New Roman" w:cs="Times New Roman"/>
                <w:sz w:val="20"/>
                <w:szCs w:val="20"/>
              </w:rPr>
            </w:pPr>
            <w:ins w:id="21" w:author="Author"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Identify the ISO 8601 (</w:t>
              </w:r>
              <w:proofErr w:type="spellStart"/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yyyy</w:t>
              </w:r>
              <w:proofErr w:type="spellEnd"/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–mm–</w:t>
              </w:r>
              <w:proofErr w:type="spellStart"/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dd</w:t>
              </w:r>
              <w:proofErr w:type="spellEnd"/>
              <w:r w:rsidRPr="009A00EF">
                <w:rPr>
                  <w:rFonts w:ascii="Times New Roman" w:hAnsi="Times New Roman" w:cs="Times New Roman"/>
                  <w:sz w:val="20"/>
                  <w:szCs w:val="20"/>
                </w:rPr>
                <w:t>) code of the financial year end of the undertaking, e.g. 2017-12-31</w:t>
              </w:r>
            </w:ins>
          </w:p>
        </w:tc>
      </w:tr>
      <w:tr w:rsidR="006646AF" w:rsidRPr="00B96465" w14:paraId="68BFD1BE" w14:textId="77777777" w:rsidTr="0041707E">
        <w:trPr>
          <w:trHeight w:val="402"/>
        </w:trPr>
        <w:tc>
          <w:tcPr>
            <w:tcW w:w="1872" w:type="dxa"/>
            <w:hideMark/>
          </w:tcPr>
          <w:p w14:paraId="68BFD1BB" w14:textId="10F94330" w:rsidR="00B02D47" w:rsidRPr="00B02D47" w:rsidRDefault="006633FA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22" w:author="Author">
              <w:r w:rsidR="0041707E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del w:id="23" w:author="Author">
              <w:r w:rsidR="00B02D47" w:rsidRPr="00B02D47" w:rsidDel="0041707E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2046" w:type="dxa"/>
            <w:hideMark/>
          </w:tcPr>
          <w:p w14:paraId="68BFD1BC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reference date</w:t>
            </w:r>
          </w:p>
        </w:tc>
        <w:tc>
          <w:tcPr>
            <w:tcW w:w="5324" w:type="dxa"/>
            <w:hideMark/>
          </w:tcPr>
          <w:p w14:paraId="68BFD1BD" w14:textId="77777777"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) code of the date identifying the last day of the reporting period</w:t>
            </w:r>
          </w:p>
        </w:tc>
      </w:tr>
      <w:tr w:rsidR="006646AF" w:rsidRPr="00B96465" w14:paraId="68BFD1C3" w14:textId="77777777" w:rsidTr="0041707E">
        <w:trPr>
          <w:trHeight w:val="1230"/>
        </w:trPr>
        <w:tc>
          <w:tcPr>
            <w:tcW w:w="1872" w:type="dxa"/>
            <w:hideMark/>
          </w:tcPr>
          <w:p w14:paraId="68BFD1BF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0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324" w:type="dxa"/>
            <w:hideMark/>
          </w:tcPr>
          <w:p w14:paraId="68BFD1C1" w14:textId="77777777"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14:paraId="68BFD1C2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d-hoc reporting</w:t>
            </w:r>
          </w:p>
        </w:tc>
      </w:tr>
      <w:tr w:rsidR="006646AF" w:rsidRPr="00B96465" w14:paraId="68BFD1C7" w14:textId="77777777" w:rsidTr="0041707E">
        <w:trPr>
          <w:trHeight w:val="702"/>
        </w:trPr>
        <w:tc>
          <w:tcPr>
            <w:tcW w:w="1872" w:type="dxa"/>
            <w:hideMark/>
          </w:tcPr>
          <w:p w14:paraId="68BFD1C4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5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324" w:type="dxa"/>
            <w:hideMark/>
          </w:tcPr>
          <w:p w14:paraId="68BFD1C6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 of the monetary amounts used in each report</w:t>
            </w:r>
          </w:p>
        </w:tc>
      </w:tr>
      <w:tr w:rsidR="006646AF" w:rsidRPr="00B96465" w14:paraId="68BFD1CC" w14:textId="77777777" w:rsidTr="0041707E">
        <w:trPr>
          <w:trHeight w:val="1408"/>
        </w:trPr>
        <w:tc>
          <w:tcPr>
            <w:tcW w:w="1872" w:type="dxa"/>
            <w:hideMark/>
          </w:tcPr>
          <w:p w14:paraId="68BFD1C8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9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324" w:type="dxa"/>
            <w:hideMark/>
          </w:tcPr>
          <w:p w14:paraId="68BFD1CA" w14:textId="77777777" w:rsidR="00B02D47" w:rsidRPr="00B96465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14:paraId="68BFD1CB" w14:textId="77777777" w:rsidR="00B02D47" w:rsidRPr="00B02D47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6646AF" w:rsidRPr="00B96465" w14:paraId="68BFD1D1" w14:textId="77777777" w:rsidTr="0041707E">
        <w:trPr>
          <w:trHeight w:val="1329"/>
        </w:trPr>
        <w:tc>
          <w:tcPr>
            <w:tcW w:w="1872" w:type="dxa"/>
            <w:hideMark/>
          </w:tcPr>
          <w:p w14:paraId="68BFD1CD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E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324" w:type="dxa"/>
            <w:hideMark/>
          </w:tcPr>
          <w:p w14:paraId="68BFD1CF" w14:textId="77777777" w:rsidR="00B02D47" w:rsidRPr="00B96465" w:rsidRDefault="00F80D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D7E">
              <w:rPr>
                <w:rFonts w:ascii="Times New Roman" w:hAnsi="Times New Roman" w:cs="Times New Roman"/>
                <w:sz w:val="20"/>
                <w:szCs w:val="20"/>
              </w:rPr>
              <w:t>Identify the method used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to calculate the SCR. The following closed list of options shall be used: 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14:paraId="68BFD1D0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6646AF" w:rsidRPr="00B96465" w14:paraId="68BFD1D5" w14:textId="77777777" w:rsidTr="0041707E">
        <w:trPr>
          <w:trHeight w:val="981"/>
        </w:trPr>
        <w:tc>
          <w:tcPr>
            <w:tcW w:w="1872" w:type="dxa"/>
          </w:tcPr>
          <w:p w14:paraId="68BFD1D2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D3" w14:textId="77777777" w:rsidR="00B02D47" w:rsidRPr="00B02D47" w:rsidDel="007C757E" w:rsidRDefault="00B02D47" w:rsidP="00F8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Use of undertaking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80D7E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pecific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5324" w:type="dxa"/>
          </w:tcPr>
          <w:p w14:paraId="68BFD1D4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undertaking specific parameters.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Use of undertaking specific parameters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6646AF" w:rsidRPr="00B96465" w14:paraId="68BFD1D9" w14:textId="77777777" w:rsidTr="0041707E">
        <w:trPr>
          <w:trHeight w:val="1122"/>
        </w:trPr>
        <w:tc>
          <w:tcPr>
            <w:tcW w:w="1872" w:type="dxa"/>
            <w:hideMark/>
          </w:tcPr>
          <w:p w14:paraId="68BFD1D6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D7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324" w:type="dxa"/>
            <w:hideMark/>
          </w:tcPr>
          <w:p w14:paraId="68BFD1D8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activity by Ring Fenced Funds (RFF).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6646AF" w:rsidRPr="00B96465" w14:paraId="68BFD1DD" w14:textId="77777777" w:rsidTr="0041707E">
        <w:trPr>
          <w:trHeight w:val="1138"/>
        </w:trPr>
        <w:tc>
          <w:tcPr>
            <w:tcW w:w="1872" w:type="dxa"/>
          </w:tcPr>
          <w:p w14:paraId="68BFD1DA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DB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324" w:type="dxa"/>
          </w:tcPr>
          <w:p w14:paraId="68BFD1DC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6646AF" w:rsidRPr="00B96465" w14:paraId="68BFD1E1" w14:textId="77777777" w:rsidTr="0041707E">
        <w:trPr>
          <w:trHeight w:val="1037"/>
        </w:trPr>
        <w:tc>
          <w:tcPr>
            <w:tcW w:w="1872" w:type="dxa"/>
          </w:tcPr>
          <w:p w14:paraId="68BFD1DE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DF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324" w:type="dxa"/>
          </w:tcPr>
          <w:p w14:paraId="68BFD1E0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6646AF" w:rsidRPr="00B96465" w14:paraId="68BFD1E5" w14:textId="77777777" w:rsidTr="0041707E">
        <w:trPr>
          <w:trHeight w:val="1305"/>
        </w:trPr>
        <w:tc>
          <w:tcPr>
            <w:tcW w:w="1872" w:type="dxa"/>
          </w:tcPr>
          <w:p w14:paraId="68BFD1E2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C0010/R019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E3" w14:textId="77777777" w:rsidR="00B02D47" w:rsidRPr="00B02D47" w:rsidRDefault="00B02D47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324" w:type="dxa"/>
          </w:tcPr>
          <w:p w14:paraId="68BFD1E4" w14:textId="77777777"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transitional measure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the risk-free interest rate</w:t>
            </w:r>
            <w:r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6AF" w:rsidRPr="00B96465" w14:paraId="68BFD1E9" w14:textId="77777777" w:rsidTr="0041707E">
        <w:trPr>
          <w:trHeight w:val="1305"/>
        </w:trPr>
        <w:tc>
          <w:tcPr>
            <w:tcW w:w="1872" w:type="dxa"/>
          </w:tcPr>
          <w:p w14:paraId="68BFD1E6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E7" w14:textId="77777777" w:rsidR="00B02D47" w:rsidRPr="00B02D47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324" w:type="dxa"/>
          </w:tcPr>
          <w:p w14:paraId="68BFD1E8" w14:textId="77777777"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646AF" w:rsidRPr="00B96465" w14:paraId="68BFD1F0" w14:textId="77777777" w:rsidTr="0041707E">
        <w:trPr>
          <w:trHeight w:val="1305"/>
        </w:trPr>
        <w:tc>
          <w:tcPr>
            <w:tcW w:w="1872" w:type="dxa"/>
          </w:tcPr>
          <w:p w14:paraId="68BFD1EA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BFD1EB" w14:textId="77777777" w:rsidR="00B02D47" w:rsidRPr="00B02D47" w:rsidRDefault="00B02D47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EC" w14:textId="77777777" w:rsidR="00B02D47" w:rsidRPr="00B96465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324" w:type="dxa"/>
          </w:tcPr>
          <w:p w14:paraId="68BFD1ED" w14:textId="77777777"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reported. The following closed list of options shall be used:</w:t>
            </w:r>
          </w:p>
          <w:p w14:paraId="68BFD1EE" w14:textId="77777777"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14:paraId="68BFD1EF" w14:textId="77777777"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– Re-submission</w:t>
            </w:r>
          </w:p>
        </w:tc>
      </w:tr>
      <w:tr w:rsidR="00C4124C" w:rsidRPr="00C4124C" w14:paraId="68BFD1F6" w14:textId="77777777" w:rsidTr="0041707E">
        <w:trPr>
          <w:trHeight w:val="1248"/>
        </w:trPr>
        <w:tc>
          <w:tcPr>
            <w:tcW w:w="1872" w:type="dxa"/>
            <w:hideMark/>
          </w:tcPr>
          <w:p w14:paraId="68BFD1F1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C0010/R0220</w:t>
            </w:r>
          </w:p>
          <w:p w14:paraId="68BFD1F2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hideMark/>
          </w:tcPr>
          <w:p w14:paraId="68BFD1F3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Type of branch</w:t>
            </w:r>
          </w:p>
        </w:tc>
        <w:tc>
          <w:tcPr>
            <w:tcW w:w="5324" w:type="dxa"/>
            <w:hideMark/>
          </w:tcPr>
          <w:p w14:paraId="68BFD1F4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the reporting branch. The following closed list of options shall be used to identify the activity of the branch: 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  <w:t>1 - Branches</w:t>
            </w:r>
            <w:r w:rsidRPr="00C4124C">
              <w:t xml:space="preserve"> 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pursuing both life and non-life insurance activity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  <w:t>2 - Life branch</w:t>
            </w:r>
          </w:p>
          <w:p w14:paraId="68BFD1F5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3 - Non-Life branch</w:t>
            </w:r>
          </w:p>
        </w:tc>
      </w:tr>
      <w:tr w:rsidR="006646AF" w:rsidRPr="00B02D47" w14:paraId="68BFD1FD" w14:textId="77777777" w:rsidTr="0041707E">
        <w:trPr>
          <w:trHeight w:val="1012"/>
        </w:trPr>
        <w:tc>
          <w:tcPr>
            <w:tcW w:w="1872" w:type="dxa"/>
          </w:tcPr>
          <w:p w14:paraId="68BFD1F7" w14:textId="49D11640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4" w:author="Author">
              <w:r w:rsidRPr="00B02D47" w:rsidDel="0041707E">
                <w:rPr>
                  <w:rFonts w:ascii="Times New Roman" w:hAnsi="Times New Roman" w:cs="Times New Roman"/>
                  <w:sz w:val="20"/>
                  <w:szCs w:val="20"/>
                </w:rPr>
                <w:delText>C0010</w:delText>
              </w:r>
            </w:del>
            <w:ins w:id="25" w:author="Author">
              <w:r w:rsidR="0041707E" w:rsidRPr="00B02D47">
                <w:rPr>
                  <w:rFonts w:ascii="Times New Roman" w:hAnsi="Times New Roman" w:cs="Times New Roman"/>
                  <w:sz w:val="20"/>
                  <w:szCs w:val="20"/>
                </w:rPr>
                <w:t>C00</w:t>
              </w:r>
              <w:r w:rsidR="0041707E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41707E" w:rsidRPr="00B02D47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/R02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BFD1F8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F9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Article 167</w:t>
            </w:r>
          </w:p>
        </w:tc>
        <w:tc>
          <w:tcPr>
            <w:tcW w:w="5324" w:type="dxa"/>
          </w:tcPr>
          <w:p w14:paraId="68BFD1FA" w14:textId="77777777" w:rsidR="00B02D47" w:rsidRPr="00B96465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article 167 is applicable.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used:</w:t>
            </w:r>
          </w:p>
          <w:p w14:paraId="68BFD1FB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1 – Article 167 is applied</w:t>
            </w:r>
          </w:p>
          <w:p w14:paraId="68BFD1FC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2 – Article 167 is not applied</w:t>
            </w:r>
          </w:p>
        </w:tc>
      </w:tr>
      <w:tr w:rsidR="00770E10" w:rsidRPr="00B02D47" w14:paraId="68446520" w14:textId="77777777" w:rsidTr="0041707E">
        <w:trPr>
          <w:trHeight w:val="1012"/>
          <w:ins w:id="26" w:author="Author"/>
        </w:trPr>
        <w:tc>
          <w:tcPr>
            <w:tcW w:w="1872" w:type="dxa"/>
          </w:tcPr>
          <w:p w14:paraId="0C947243" w14:textId="52A894D3" w:rsidR="00770E10" w:rsidRPr="00B02D47" w:rsidDel="0041707E" w:rsidRDefault="00770E10" w:rsidP="00770E10">
            <w:pPr>
              <w:rPr>
                <w:ins w:id="27" w:author="Author"/>
                <w:rFonts w:ascii="Times New Roman" w:hAnsi="Times New Roman" w:cs="Times New Roman"/>
                <w:sz w:val="20"/>
                <w:szCs w:val="20"/>
              </w:rPr>
            </w:pPr>
            <w:ins w:id="28" w:author="Author">
              <w:r w:rsidRPr="0088267B">
                <w:rPr>
                  <w:rFonts w:ascii="Times New Roman" w:hAnsi="Times New Roman" w:cs="Times New Roman"/>
                  <w:sz w:val="20"/>
                  <w:szCs w:val="20"/>
                </w:rPr>
                <w:t>C0010/R0270</w:t>
              </w:r>
            </w:ins>
          </w:p>
        </w:tc>
        <w:tc>
          <w:tcPr>
            <w:tcW w:w="2046" w:type="dxa"/>
          </w:tcPr>
          <w:p w14:paraId="35F024F8" w14:textId="03D4453D" w:rsidR="00770E10" w:rsidRPr="00B02D47" w:rsidRDefault="00770E10" w:rsidP="00770E10">
            <w:pPr>
              <w:rPr>
                <w:ins w:id="29" w:author="Author"/>
                <w:rFonts w:ascii="Times New Roman" w:hAnsi="Times New Roman" w:cs="Times New Roman"/>
                <w:sz w:val="20"/>
                <w:szCs w:val="20"/>
              </w:rPr>
            </w:pPr>
            <w:ins w:id="30" w:author="Author">
              <w:r w:rsidRPr="0088267B">
                <w:rPr>
                  <w:rFonts w:ascii="Times New Roman" w:hAnsi="Times New Roman" w:cs="Times New Roman"/>
                  <w:sz w:val="20"/>
                  <w:szCs w:val="20"/>
                </w:rPr>
                <w:t>Captive Business</w:t>
              </w:r>
            </w:ins>
          </w:p>
        </w:tc>
        <w:tc>
          <w:tcPr>
            <w:tcW w:w="5324" w:type="dxa"/>
          </w:tcPr>
          <w:p w14:paraId="5AA0ABFD" w14:textId="77777777" w:rsidR="00770E10" w:rsidRPr="0088267B" w:rsidRDefault="00770E10" w:rsidP="00770E10">
            <w:pPr>
              <w:pStyle w:val="NormalLeft"/>
              <w:jc w:val="both"/>
              <w:rPr>
                <w:ins w:id="31" w:author="Author"/>
                <w:rFonts w:eastAsiaTheme="minorHAnsi"/>
                <w:sz w:val="20"/>
                <w:szCs w:val="20"/>
                <w:lang w:val="en-GB" w:eastAsia="en-US"/>
              </w:rPr>
            </w:pPr>
            <w:ins w:id="32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>Identify if the undertaking performs a captive business in line with the definition in Article 13 of Directive 2009/138/EC.</w:t>
              </w:r>
            </w:ins>
          </w:p>
          <w:p w14:paraId="60F2F268" w14:textId="77777777" w:rsidR="00770E10" w:rsidRPr="0088267B" w:rsidRDefault="00770E10" w:rsidP="00770E10">
            <w:pPr>
              <w:pStyle w:val="NormalLeft"/>
              <w:jc w:val="both"/>
              <w:rPr>
                <w:ins w:id="33" w:author="Author"/>
                <w:rFonts w:eastAsiaTheme="minorHAnsi"/>
                <w:sz w:val="20"/>
                <w:szCs w:val="20"/>
                <w:lang w:val="en-GB" w:eastAsia="en-US"/>
              </w:rPr>
            </w:pPr>
            <w:ins w:id="34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>1 – Captive business</w:t>
              </w:r>
            </w:ins>
          </w:p>
          <w:p w14:paraId="58C71383" w14:textId="634A7664" w:rsidR="00770E10" w:rsidRPr="00B02D47" w:rsidRDefault="00770E10" w:rsidP="00770E10">
            <w:pPr>
              <w:rPr>
                <w:ins w:id="35" w:author="Author"/>
                <w:rFonts w:ascii="Times New Roman" w:hAnsi="Times New Roman" w:cs="Times New Roman"/>
                <w:sz w:val="20"/>
                <w:szCs w:val="20"/>
              </w:rPr>
            </w:pPr>
            <w:ins w:id="36" w:author="Author">
              <w:r w:rsidRPr="0088267B">
                <w:rPr>
                  <w:rFonts w:ascii="Times New Roman" w:hAnsi="Times New Roman" w:cs="Times New Roman"/>
                  <w:sz w:val="20"/>
                  <w:szCs w:val="20"/>
                </w:rPr>
                <w:t>2 – No captive business</w:t>
              </w:r>
            </w:ins>
          </w:p>
        </w:tc>
      </w:tr>
      <w:tr w:rsidR="00770E10" w:rsidRPr="00B02D47" w14:paraId="4C53DFF6" w14:textId="77777777" w:rsidTr="0041707E">
        <w:trPr>
          <w:trHeight w:val="1012"/>
          <w:ins w:id="37" w:author="Author"/>
        </w:trPr>
        <w:tc>
          <w:tcPr>
            <w:tcW w:w="1872" w:type="dxa"/>
          </w:tcPr>
          <w:p w14:paraId="38321D03" w14:textId="3AACC8C6" w:rsidR="00770E10" w:rsidRPr="00B02D47" w:rsidDel="0041707E" w:rsidRDefault="00770E10" w:rsidP="00770E10">
            <w:pPr>
              <w:rPr>
                <w:ins w:id="38" w:author="Author"/>
                <w:rFonts w:ascii="Times New Roman" w:hAnsi="Times New Roman" w:cs="Times New Roman"/>
                <w:sz w:val="20"/>
                <w:szCs w:val="20"/>
              </w:rPr>
            </w:pPr>
            <w:ins w:id="39" w:author="Author">
              <w:r w:rsidRPr="0088267B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C0010/R0280</w:t>
              </w:r>
            </w:ins>
          </w:p>
        </w:tc>
        <w:tc>
          <w:tcPr>
            <w:tcW w:w="2046" w:type="dxa"/>
          </w:tcPr>
          <w:p w14:paraId="758FDA92" w14:textId="119F23BB" w:rsidR="00770E10" w:rsidRPr="00B02D47" w:rsidRDefault="00770E10" w:rsidP="00770E10">
            <w:pPr>
              <w:rPr>
                <w:ins w:id="40" w:author="Author"/>
                <w:rFonts w:ascii="Times New Roman" w:hAnsi="Times New Roman" w:cs="Times New Roman"/>
                <w:sz w:val="20"/>
                <w:szCs w:val="20"/>
              </w:rPr>
            </w:pPr>
            <w:ins w:id="41" w:author="Author">
              <w:r w:rsidRPr="0088267B">
                <w:rPr>
                  <w:rFonts w:ascii="Times New Roman" w:hAnsi="Times New Roman" w:cs="Times New Roman"/>
                  <w:sz w:val="20"/>
                  <w:szCs w:val="20"/>
                </w:rPr>
                <w:t xml:space="preserve">Run-Off Business </w:t>
              </w:r>
            </w:ins>
          </w:p>
        </w:tc>
        <w:tc>
          <w:tcPr>
            <w:tcW w:w="5324" w:type="dxa"/>
          </w:tcPr>
          <w:p w14:paraId="212A8192" w14:textId="77777777" w:rsidR="00770E10" w:rsidRPr="0088267B" w:rsidRDefault="00770E10" w:rsidP="00770E10">
            <w:pPr>
              <w:pStyle w:val="NormalLeft"/>
              <w:jc w:val="both"/>
              <w:rPr>
                <w:ins w:id="42" w:author="Author"/>
                <w:rFonts w:eastAsiaTheme="minorHAnsi"/>
                <w:sz w:val="20"/>
                <w:szCs w:val="20"/>
                <w:lang w:val="en-GB" w:eastAsia="en-US"/>
              </w:rPr>
            </w:pPr>
            <w:ins w:id="43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 xml:space="preserve">This item does not apply to the undertakings whose licence has been withdrawn. </w:t>
              </w:r>
            </w:ins>
          </w:p>
          <w:p w14:paraId="76B98033" w14:textId="77777777" w:rsidR="00770E10" w:rsidRPr="0088267B" w:rsidRDefault="00770E10" w:rsidP="00770E10">
            <w:pPr>
              <w:pStyle w:val="NormalLeft"/>
              <w:jc w:val="both"/>
              <w:rPr>
                <w:ins w:id="44" w:author="Author"/>
                <w:rFonts w:eastAsiaTheme="minorHAnsi"/>
                <w:sz w:val="20"/>
                <w:szCs w:val="20"/>
                <w:lang w:val="en-GB" w:eastAsia="en-US"/>
              </w:rPr>
            </w:pPr>
            <w:ins w:id="45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 xml:space="preserve"> One of the options in the following closed list shall be used:</w:t>
              </w:r>
            </w:ins>
          </w:p>
          <w:p w14:paraId="45780D47" w14:textId="745C4723" w:rsidR="00770E10" w:rsidRPr="0088267B" w:rsidRDefault="00770E10" w:rsidP="00770E10">
            <w:pPr>
              <w:pStyle w:val="NormalLeft"/>
              <w:jc w:val="both"/>
              <w:rPr>
                <w:ins w:id="46" w:author="Author"/>
                <w:rFonts w:eastAsiaTheme="minorHAnsi"/>
                <w:sz w:val="20"/>
                <w:szCs w:val="20"/>
                <w:lang w:val="en-GB" w:eastAsia="en-US"/>
              </w:rPr>
            </w:pPr>
            <w:ins w:id="47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 xml:space="preserve">1 – Undertakings running-off a portfolio of contracts but not their whole business (partial run-off undertaking or undertaking with run-off portfolio); </w:t>
              </w:r>
            </w:ins>
          </w:p>
          <w:p w14:paraId="29A2343C" w14:textId="26DBBDD7" w:rsidR="00770E10" w:rsidRPr="0088267B" w:rsidRDefault="00770E10" w:rsidP="00770E10">
            <w:pPr>
              <w:pStyle w:val="NormalLeft"/>
              <w:jc w:val="both"/>
              <w:rPr>
                <w:ins w:id="48" w:author="Author"/>
                <w:rFonts w:eastAsiaTheme="minorHAnsi"/>
                <w:sz w:val="20"/>
                <w:szCs w:val="20"/>
                <w:lang w:val="en-GB" w:eastAsia="en-US"/>
              </w:rPr>
            </w:pPr>
            <w:ins w:id="49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>2 – Undertakings running-off their whole (previous) business (full run-off undertaking);</w:t>
              </w:r>
            </w:ins>
          </w:p>
          <w:p w14:paraId="4EBABAA9" w14:textId="709275E5" w:rsidR="00770E10" w:rsidRPr="0088267B" w:rsidRDefault="00770E10" w:rsidP="00770E10">
            <w:pPr>
              <w:pStyle w:val="NormalLeft"/>
              <w:jc w:val="both"/>
              <w:rPr>
                <w:ins w:id="50" w:author="Author"/>
                <w:rFonts w:eastAsiaTheme="minorHAnsi"/>
                <w:sz w:val="20"/>
                <w:szCs w:val="20"/>
                <w:lang w:val="en-GB" w:eastAsia="en-US"/>
              </w:rPr>
            </w:pPr>
            <w:ins w:id="51" w:author="Author">
              <w:r w:rsidRPr="0088267B">
                <w:rPr>
                  <w:rFonts w:eastAsiaTheme="minorHAnsi"/>
                  <w:sz w:val="20"/>
                  <w:szCs w:val="20"/>
                  <w:lang w:val="en-GB" w:eastAsia="en-US"/>
                </w:rPr>
                <w:t>3 – Undertakings with a run-off business model (specialised run-off undertakings) - insurance undertakings or groups whose business model is to actively acquire legacy portfolios or whole insurers in run-off;</w:t>
              </w:r>
            </w:ins>
          </w:p>
          <w:p w14:paraId="2AC1151E" w14:textId="09D96183" w:rsidR="00770E10" w:rsidRPr="00B02D47" w:rsidRDefault="00770E10" w:rsidP="00770E10">
            <w:pPr>
              <w:rPr>
                <w:ins w:id="52" w:author="Author"/>
                <w:rFonts w:ascii="Times New Roman" w:hAnsi="Times New Roman" w:cs="Times New Roman"/>
                <w:sz w:val="20"/>
                <w:szCs w:val="20"/>
              </w:rPr>
            </w:pPr>
            <w:ins w:id="53" w:author="Author">
              <w:r w:rsidRPr="0088267B">
                <w:rPr>
                  <w:rFonts w:ascii="Times New Roman" w:hAnsi="Times New Roman" w:cs="Times New Roman"/>
                  <w:sz w:val="20"/>
                  <w:szCs w:val="20"/>
                </w:rPr>
                <w:t>4 – No run-off business.</w:t>
              </w:r>
            </w:ins>
          </w:p>
        </w:tc>
      </w:tr>
      <w:tr w:rsidR="006646AF" w:rsidRPr="00B02D47" w14:paraId="68BFD202" w14:textId="77777777" w:rsidTr="0041707E">
        <w:trPr>
          <w:trHeight w:val="629"/>
        </w:trPr>
        <w:tc>
          <w:tcPr>
            <w:tcW w:w="1872" w:type="dxa"/>
          </w:tcPr>
          <w:p w14:paraId="68BFD1FE" w14:textId="4FABE86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ins w:id="54" w:author="Author">
              <w:r w:rsidR="00284FC9">
                <w:rPr>
                  <w:rFonts w:ascii="Times New Roman" w:hAnsi="Times New Roman" w:cs="Times New Roman"/>
                  <w:sz w:val="20"/>
                  <w:szCs w:val="20"/>
                </w:rPr>
                <w:t>30</w:t>
              </w:r>
            </w:ins>
            <w:del w:id="55" w:author="Author">
              <w:r w:rsidRPr="00B02D47" w:rsidDel="00284FC9">
                <w:rPr>
                  <w:rFonts w:ascii="Times New Roman" w:hAnsi="Times New Roman" w:cs="Times New Roman"/>
                  <w:sz w:val="20"/>
                  <w:szCs w:val="20"/>
                </w:rPr>
                <w:delText>10/R02</w:delText>
              </w:r>
              <w:r w:rsidR="006633FA" w:rsidDel="00284FC9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B02D47" w:rsidDel="00284FC9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14:paraId="68BFD1FF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200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the branch included in article 167</w:t>
            </w:r>
          </w:p>
        </w:tc>
        <w:tc>
          <w:tcPr>
            <w:tcW w:w="5324" w:type="dxa"/>
          </w:tcPr>
          <w:p w14:paraId="68BFD201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 covered by article 167</w:t>
            </w:r>
          </w:p>
        </w:tc>
      </w:tr>
      <w:tr w:rsidR="006646AF" w:rsidRPr="00B02D47" w14:paraId="68BFD207" w14:textId="77777777" w:rsidTr="0041707E">
        <w:trPr>
          <w:trHeight w:val="591"/>
        </w:trPr>
        <w:tc>
          <w:tcPr>
            <w:tcW w:w="1872" w:type="dxa"/>
          </w:tcPr>
          <w:p w14:paraId="68BFD203" w14:textId="7BD00498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ins w:id="56" w:author="Author">
              <w:r w:rsidR="00284FC9">
                <w:rPr>
                  <w:rFonts w:ascii="Times New Roman" w:hAnsi="Times New Roman" w:cs="Times New Roman"/>
                  <w:sz w:val="20"/>
                  <w:szCs w:val="20"/>
                </w:rPr>
                <w:t>40</w:t>
              </w:r>
            </w:ins>
            <w:del w:id="57" w:author="Author">
              <w:r w:rsidRPr="00B02D47" w:rsidDel="00284FC9">
                <w:rPr>
                  <w:rFonts w:ascii="Times New Roman" w:hAnsi="Times New Roman" w:cs="Times New Roman"/>
                  <w:sz w:val="20"/>
                  <w:szCs w:val="20"/>
                </w:rPr>
                <w:delText>10/R02</w:delText>
              </w:r>
              <w:r w:rsidDel="00284FC9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B02D47" w:rsidDel="00284FC9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14:paraId="68BFD204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205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the branch included in article 167</w:t>
            </w:r>
          </w:p>
        </w:tc>
        <w:tc>
          <w:tcPr>
            <w:tcW w:w="5324" w:type="dxa"/>
          </w:tcPr>
          <w:p w14:paraId="68BFD206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3166 code of the countr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each third country branch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covered by article 167</w:t>
            </w:r>
          </w:p>
        </w:tc>
      </w:tr>
    </w:tbl>
    <w:p w14:paraId="68BFD208" w14:textId="77777777" w:rsidR="00BB7862" w:rsidRDefault="00BB7862"/>
    <w:sectPr w:rsidR="00BB7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F437E" w14:textId="77777777" w:rsidR="00035E30" w:rsidRDefault="00035E30" w:rsidP="00FD22CE">
      <w:pPr>
        <w:spacing w:after="0" w:line="240" w:lineRule="auto"/>
      </w:pPr>
      <w:r>
        <w:separator/>
      </w:r>
    </w:p>
  </w:endnote>
  <w:endnote w:type="continuationSeparator" w:id="0">
    <w:p w14:paraId="34D1D620" w14:textId="77777777" w:rsidR="00035E30" w:rsidRDefault="00035E30" w:rsidP="00FD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992B9" w14:textId="77777777" w:rsidR="00FD22CE" w:rsidRDefault="00FD22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332ED" w14:textId="77777777" w:rsidR="00FD22CE" w:rsidRDefault="00FD22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6879D" w14:textId="77777777" w:rsidR="00FD22CE" w:rsidRDefault="00FD2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51AE9" w14:textId="77777777" w:rsidR="00035E30" w:rsidRDefault="00035E30" w:rsidP="00FD22CE">
      <w:pPr>
        <w:spacing w:after="0" w:line="240" w:lineRule="auto"/>
      </w:pPr>
      <w:r>
        <w:separator/>
      </w:r>
    </w:p>
  </w:footnote>
  <w:footnote w:type="continuationSeparator" w:id="0">
    <w:p w14:paraId="51C9345E" w14:textId="77777777" w:rsidR="00035E30" w:rsidRDefault="00035E30" w:rsidP="00FD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883BE" w14:textId="77777777" w:rsidR="00FD22CE" w:rsidRDefault="00FD2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A1234" w14:textId="77777777" w:rsidR="00FD22CE" w:rsidRDefault="00FD22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EDA42" w14:textId="77777777" w:rsidR="00FD22CE" w:rsidRDefault="00FD2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F75FE"/>
    <w:multiLevelType w:val="hybridMultilevel"/>
    <w:tmpl w:val="A6E40874"/>
    <w:lvl w:ilvl="0" w:tplc="C92AF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22EA6"/>
    <w:rsid w:val="00035E30"/>
    <w:rsid w:val="00042F92"/>
    <w:rsid w:val="00056215"/>
    <w:rsid w:val="000579C2"/>
    <w:rsid w:val="00072A8B"/>
    <w:rsid w:val="000916EC"/>
    <w:rsid w:val="000E217A"/>
    <w:rsid w:val="0010651B"/>
    <w:rsid w:val="00124ABE"/>
    <w:rsid w:val="001A0976"/>
    <w:rsid w:val="001A7774"/>
    <w:rsid w:val="001C17D1"/>
    <w:rsid w:val="002362B3"/>
    <w:rsid w:val="00272773"/>
    <w:rsid w:val="00284FC9"/>
    <w:rsid w:val="00294B94"/>
    <w:rsid w:val="002B23B6"/>
    <w:rsid w:val="002D193E"/>
    <w:rsid w:val="002D4E7E"/>
    <w:rsid w:val="00306091"/>
    <w:rsid w:val="00347579"/>
    <w:rsid w:val="00375E19"/>
    <w:rsid w:val="0038374F"/>
    <w:rsid w:val="0041707E"/>
    <w:rsid w:val="00442C50"/>
    <w:rsid w:val="00452588"/>
    <w:rsid w:val="00456050"/>
    <w:rsid w:val="00466C67"/>
    <w:rsid w:val="004A6443"/>
    <w:rsid w:val="004B0E08"/>
    <w:rsid w:val="004B1646"/>
    <w:rsid w:val="004C7191"/>
    <w:rsid w:val="00507C1A"/>
    <w:rsid w:val="005C6A39"/>
    <w:rsid w:val="005D3986"/>
    <w:rsid w:val="005E4AE0"/>
    <w:rsid w:val="00627E5B"/>
    <w:rsid w:val="006633FA"/>
    <w:rsid w:val="006646AF"/>
    <w:rsid w:val="00714C7E"/>
    <w:rsid w:val="0073541F"/>
    <w:rsid w:val="007674FF"/>
    <w:rsid w:val="00770E10"/>
    <w:rsid w:val="00771442"/>
    <w:rsid w:val="007C757E"/>
    <w:rsid w:val="00813805"/>
    <w:rsid w:val="00856685"/>
    <w:rsid w:val="0088267B"/>
    <w:rsid w:val="0088437E"/>
    <w:rsid w:val="008927ED"/>
    <w:rsid w:val="008D055A"/>
    <w:rsid w:val="008D62DD"/>
    <w:rsid w:val="00904470"/>
    <w:rsid w:val="00910B6A"/>
    <w:rsid w:val="00915255"/>
    <w:rsid w:val="00932469"/>
    <w:rsid w:val="009350D6"/>
    <w:rsid w:val="00947BBC"/>
    <w:rsid w:val="00954339"/>
    <w:rsid w:val="00983B66"/>
    <w:rsid w:val="009A00EF"/>
    <w:rsid w:val="009E2FC1"/>
    <w:rsid w:val="00A054D4"/>
    <w:rsid w:val="00A070F1"/>
    <w:rsid w:val="00A16F09"/>
    <w:rsid w:val="00A24C7F"/>
    <w:rsid w:val="00A87D80"/>
    <w:rsid w:val="00AA7D30"/>
    <w:rsid w:val="00AD52A0"/>
    <w:rsid w:val="00B02D47"/>
    <w:rsid w:val="00B24CAB"/>
    <w:rsid w:val="00B96465"/>
    <w:rsid w:val="00BB7862"/>
    <w:rsid w:val="00BC3EF4"/>
    <w:rsid w:val="00BD71BE"/>
    <w:rsid w:val="00C3069C"/>
    <w:rsid w:val="00C3147D"/>
    <w:rsid w:val="00C4124C"/>
    <w:rsid w:val="00C55157"/>
    <w:rsid w:val="00C76073"/>
    <w:rsid w:val="00CA2DA5"/>
    <w:rsid w:val="00CC69B4"/>
    <w:rsid w:val="00D84C12"/>
    <w:rsid w:val="00DA3966"/>
    <w:rsid w:val="00DB414B"/>
    <w:rsid w:val="00DE1383"/>
    <w:rsid w:val="00E11379"/>
    <w:rsid w:val="00E11402"/>
    <w:rsid w:val="00E84935"/>
    <w:rsid w:val="00F22114"/>
    <w:rsid w:val="00F22EA6"/>
    <w:rsid w:val="00F526FC"/>
    <w:rsid w:val="00F800F9"/>
    <w:rsid w:val="00F80D7E"/>
    <w:rsid w:val="00F87E2A"/>
    <w:rsid w:val="00FB13C4"/>
    <w:rsid w:val="00FC1776"/>
    <w:rsid w:val="00FC40A3"/>
    <w:rsid w:val="00FD22CE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FD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D2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2CE"/>
  </w:style>
  <w:style w:type="paragraph" w:styleId="Footer">
    <w:name w:val="footer"/>
    <w:basedOn w:val="Normal"/>
    <w:link w:val="FooterChar"/>
    <w:uiPriority w:val="99"/>
    <w:unhideWhenUsed/>
    <w:rsid w:val="00FD2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2CE"/>
  </w:style>
  <w:style w:type="paragraph" w:customStyle="1" w:styleId="NormalLeft">
    <w:name w:val="Normal Left"/>
    <w:basedOn w:val="Normal"/>
    <w:uiPriority w:val="99"/>
    <w:rsid w:val="0041707E"/>
    <w:pPr>
      <w:autoSpaceDE w:val="0"/>
      <w:autoSpaceDN w:val="0"/>
      <w:spacing w:before="120" w:after="120" w:line="240" w:lineRule="auto"/>
    </w:pPr>
    <w:rPr>
      <w:rFonts w:ascii="Times New Roman" w:eastAsiaTheme="minorEastAsia" w:hAnsi="Times New Roman" w:cs="Times New Roman"/>
      <w:sz w:val="24"/>
      <w:szCs w:val="24"/>
      <w:lang w:val="fr-FR" w:eastAsia="en-GB"/>
    </w:rPr>
  </w:style>
  <w:style w:type="paragraph" w:customStyle="1" w:styleId="Point0">
    <w:name w:val="Point 0"/>
    <w:basedOn w:val="Normal"/>
    <w:uiPriority w:val="99"/>
    <w:rsid w:val="0041707E"/>
    <w:pPr>
      <w:autoSpaceDE w:val="0"/>
      <w:autoSpaceDN w:val="0"/>
      <w:spacing w:before="120" w:after="120" w:line="240" w:lineRule="auto"/>
      <w:ind w:left="851" w:hanging="851"/>
      <w:jc w:val="both"/>
    </w:pPr>
    <w:rPr>
      <w:rFonts w:ascii="Times New Roman" w:eastAsiaTheme="minorEastAsia" w:hAnsi="Times New Roman" w:cs="Times New Roman"/>
      <w:sz w:val="24"/>
      <w:szCs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9098-3BB4-436A-9B87-2AA34CAE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2022-03-18T09:34:00Z</dcterms:created>
  <dcterms:modified xsi:type="dcterms:W3CDTF">2022-03-18T09:34:00Z</dcterms:modified>
</cp:coreProperties>
</file>